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410E61FC">
      <w:pPr>
        <w:spacing w:before="226" w:line="223" w:lineRule="auto"/>
        <w:outlineLvl w:val="2"/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  <w:t>附件</w:t>
      </w:r>
      <w:r>
        <w:rPr>
          <w:rFonts w:ascii="Times New Roman" w:eastAsia="黑体" w:hAnsi="Times New Roman" w:cs="Times New Roman" w:hint="eastAsia"/>
          <w:b w:val="0"/>
          <w:bCs w:val="0"/>
          <w:spacing w:val="21"/>
          <w:sz w:val="32"/>
          <w:szCs w:val="32"/>
          <w:lang w:val="en-US" w:eastAsia="zh-CN"/>
        </w:rPr>
        <w:t>3</w:t>
      </w:r>
    </w:p>
    <w:p w14:paraId="53B69C01">
      <w:pPr>
        <w:spacing w:before="226" w:line="223" w:lineRule="auto"/>
        <w:ind w:left="634"/>
        <w:outlineLvl w:val="2"/>
        <w:rPr>
          <w:rFonts w:ascii="Times New Roman" w:eastAsia="黑体" w:hAnsi="Times New Roman" w:cs="Times New Roman" w:hint="default"/>
          <w:b w:val="0"/>
          <w:bCs w:val="0"/>
          <w:spacing w:val="21"/>
          <w:sz w:val="32"/>
          <w:szCs w:val="32"/>
          <w:lang w:val="en-US" w:eastAsia="zh-CN"/>
        </w:rPr>
      </w:pPr>
    </w:p>
    <w:p w14:paraId="1A9F5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“研习南粤”大学生暑期教育实践活动</w:t>
      </w:r>
    </w:p>
    <w:p w14:paraId="1FABC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default"/>
          <w:snapToGrid/>
          <w:kern w:val="2"/>
          <w:sz w:val="44"/>
          <w:szCs w:val="44"/>
          <w:lang w:val="en-US" w:eastAsia="zh-CN"/>
        </w:rPr>
        <w:t>作品要求</w:t>
      </w:r>
    </w:p>
    <w:p w14:paraId="1103B9E5"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</w:pPr>
    </w:p>
    <w:p w14:paraId="4B5D9107"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napToGrid/>
          <w:sz w:val="32"/>
          <w:szCs w:val="32"/>
          <w:lang w:val="en-US" w:eastAsia="zh-CN"/>
        </w:rPr>
        <w:t>1</w:t>
      </w:r>
      <w:r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  <w:t>. 项目成果报告：应包括路线说明、项目内容、育人实效、经验总结等方面内容，字数3000字以内；</w:t>
      </w:r>
    </w:p>
    <w:p w14:paraId="2408D185"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napToGrid/>
          <w:sz w:val="32"/>
          <w:szCs w:val="32"/>
          <w:lang w:val="en-US" w:eastAsia="zh-CN"/>
        </w:rPr>
        <w:t>2</w:t>
      </w:r>
      <w:r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  <w:t>. 活动视频：MP4格式，分辨率不小于1920PX×1080PX，时长不超过6分钟，视频大小不超过300M，并配有字幕；</w:t>
      </w:r>
    </w:p>
    <w:p w14:paraId="159B0398"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napToGrid/>
          <w:sz w:val="32"/>
          <w:szCs w:val="32"/>
          <w:lang w:val="en-US" w:eastAsia="zh-CN"/>
        </w:rPr>
        <w:t>3</w:t>
      </w:r>
      <w:r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  <w:t>. 活动成果：包括学术论文、调研报告、文创产品等；</w:t>
      </w:r>
    </w:p>
    <w:p w14:paraId="1CB8C6A3"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eastAsia"/>
          <w:snapToGrid/>
          <w:sz w:val="32"/>
          <w:szCs w:val="32"/>
          <w:lang w:val="en-US" w:eastAsia="zh-CN"/>
        </w:rPr>
        <w:t>4</w:t>
      </w:r>
      <w:r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  <w:t>. 其他佐证材料：充分展示项目的内容和成效的图片、调</w:t>
      </w:r>
      <w:bookmarkStart w:id="0" w:name="_GoBack"/>
      <w:bookmarkEnd w:id="0"/>
      <w:r>
        <w:rPr>
          <w:rFonts w:ascii="Times New Roman" w:eastAsia="仿宋_GB2312" w:hAnsi="Times New Roman" w:cs="Times New Roman" w:hint="default"/>
          <w:snapToGrid/>
          <w:sz w:val="32"/>
          <w:szCs w:val="32"/>
          <w:lang w:val="en-US" w:eastAsia="zh-CN"/>
        </w:rPr>
        <w:t>查问卷、新闻报道等。</w:t>
      </w:r>
    </w:p>
    <w:sectPr>
      <w:footerReference w:type="default" r:id="rId4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2FEAAD">
    <w:pPr>
      <w:pStyle w:val="BodyText"/>
      <w:spacing w:line="233" w:lineRule="auto"/>
      <w:ind w:left="109"/>
      <w:rPr>
        <w:sz w:val="30"/>
        <w:szCs w:val="3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D00E9E"/>
    <w:rsid w:val="00793AD5"/>
    <w:rsid w:val="06D00E9E"/>
    <w:rsid w:val="1C7A6BC9"/>
    <w:rsid w:val="2D20605F"/>
    <w:rsid w:val="3388153C"/>
    <w:rsid w:val="36DD7166"/>
    <w:rsid w:val="4814545F"/>
    <w:rsid w:val="5C241C10"/>
    <w:rsid w:val="607A28DA"/>
    <w:rsid w:val="7501454E"/>
    <w:rsid w:val="76004806"/>
    <w:rsid w:val="786310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 w:qFormat="1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 w:qFormat="1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宋体" w:eastAsia="宋体" w:hAnsi="宋体" w:cs="宋体"/>
      <w:sz w:val="44"/>
      <w:szCs w:val="44"/>
      <w:lang w:val="en-US" w:eastAsia="en-US" w:bidi="ar-SA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noteText">
    <w:name w:val="footnote text"/>
    <w:basedOn w:val="Normal"/>
    <w:qFormat/>
    <w:pPr>
      <w:snapToGrid w:val="0"/>
      <w:jc w:val="left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FootnoteReference">
    <w:name w:val="footnote reference"/>
    <w:basedOn w:val="DefaultParagraphFont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168</Words>
  <Characters>192</Characters>
  <Application>Microsoft Office Word</Application>
  <DocSecurity>0</DocSecurity>
  <Lines>0</Lines>
  <Paragraphs>0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李颖Wing</dc:creator>
  <cp:lastModifiedBy>李颖Wing</cp:lastModifiedBy>
  <cp:revision>1</cp:revision>
  <dcterms:created xsi:type="dcterms:W3CDTF">2025-06-26T06:44:00Z</dcterms:created>
  <dcterms:modified xsi:type="dcterms:W3CDTF">2025-06-26T11:29:39Z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D067F3B9E25D49FE97AEA5FCBC4442D5_11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eyJoZGlkIjoiMDJiMmYwOGJmNDdhMzU3NDYxMmQ2ZWUyYTRlM2QzZDUiLCJ1c2VySWQiOiIzNTIxOTA0NDcifQ==</vt:lpwstr>
  </property>
</Properties>
</file>